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58785C8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A64672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AE5D2F">
        <w:rPr>
          <w:rFonts w:ascii="Arial" w:hAnsi="Arial" w:cs="Arial"/>
          <w:b/>
          <w:sz w:val="20"/>
          <w:u w:val="single"/>
        </w:rPr>
        <w:t>2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13D7DEAA" w:rsidR="00703492" w:rsidRDefault="005A754B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 vozidlo</w:t>
      </w:r>
      <w:r w:rsidR="003D0443">
        <w:rPr>
          <w:rFonts w:ascii="Arial" w:hAnsi="Arial" w:cs="Arial"/>
          <w:b/>
          <w:sz w:val="20"/>
        </w:rPr>
        <w:t xml:space="preserve"> manžerské </w:t>
      </w:r>
      <w:r w:rsidR="00704A5C">
        <w:rPr>
          <w:rFonts w:ascii="Arial" w:hAnsi="Arial" w:cs="Arial"/>
          <w:b/>
          <w:sz w:val="20"/>
        </w:rPr>
        <w:t xml:space="preserve">- </w:t>
      </w:r>
      <w:r w:rsidR="00DE762A">
        <w:rPr>
          <w:rFonts w:ascii="Arial" w:hAnsi="Arial" w:cs="Arial"/>
          <w:b/>
          <w:sz w:val="20"/>
        </w:rPr>
        <w:t xml:space="preserve"> </w:t>
      </w:r>
      <w:r w:rsidR="00874FB4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6770DA47" w14:textId="77777777" w:rsidR="00874FB4" w:rsidRDefault="00874FB4" w:rsidP="00B116D2">
      <w:pPr>
        <w:spacing w:after="0"/>
        <w:rPr>
          <w:rFonts w:ascii="Arial" w:hAnsi="Arial" w:cs="Arial"/>
          <w:b/>
          <w:sz w:val="20"/>
        </w:rPr>
      </w:pPr>
    </w:p>
    <w:p w14:paraId="0DAFAB66" w14:textId="687A80AC" w:rsidR="00703492" w:rsidRPr="00B116D2" w:rsidRDefault="00101B63" w:rsidP="00101B63">
      <w:pPr>
        <w:spacing w:after="0"/>
        <w:rPr>
          <w:rFonts w:ascii="Arial" w:hAnsi="Arial" w:cs="Arial"/>
          <w:b/>
          <w:sz w:val="20"/>
        </w:rPr>
      </w:pPr>
      <w:r w:rsidRPr="00B116D2">
        <w:rPr>
          <w:rFonts w:ascii="Arial" w:hAnsi="Arial" w:cs="Arial"/>
          <w:b/>
          <w:bCs/>
          <w:sz w:val="20"/>
        </w:rPr>
        <w:t>Účastník uvede do tabulky k parametrům požadovaným zadavatelem skutečné parametry nabízeného zařízení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22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5"/>
        <w:gridCol w:w="1649"/>
        <w:gridCol w:w="1717"/>
        <w:gridCol w:w="1541"/>
        <w:gridCol w:w="1478"/>
        <w:gridCol w:w="1985"/>
      </w:tblGrid>
      <w:tr w:rsidR="00703492" w:rsidRPr="0071228E" w14:paraId="2A5E22A3" w14:textId="77777777" w:rsidTr="006C6CEC">
        <w:trPr>
          <w:trHeight w:val="861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7EEE909" w:rsidR="00703492" w:rsidRPr="0071228E" w:rsidRDefault="009C018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6C6CEC" w:rsidRPr="0071228E" w14:paraId="08625D08" w14:textId="77777777" w:rsidTr="006C6CEC">
        <w:trPr>
          <w:trHeight w:val="288"/>
        </w:trPr>
        <w:tc>
          <w:tcPr>
            <w:tcW w:w="2512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5484AACC" w:rsidR="006C6CEC" w:rsidRPr="00FC574A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154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154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C6CEC" w:rsidRPr="0071228E" w14:paraId="6811AAA5" w14:textId="77777777" w:rsidTr="006C6CEC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0A7E3B9" w:rsidR="006C6CEC" w:rsidRPr="0061014F" w:rsidRDefault="006C6CEC" w:rsidP="006C6C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Šířka karoserie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6C6CEC" w:rsidRPr="0061014F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00992FAD" w:rsidR="006C6CEC" w:rsidRPr="00FC574A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154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154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C6CEC" w:rsidRPr="0071228E" w14:paraId="22955E4D" w14:textId="77777777" w:rsidTr="006C6CEC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6C6CEC" w:rsidRPr="0061014F" w:rsidRDefault="006C6CEC" w:rsidP="006C6C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6FF0B3B4" w:rsidR="006C6CEC" w:rsidRPr="0061014F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0FC6B1FA" w:rsidR="006C6CEC" w:rsidRPr="00FC574A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154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154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C6CEC" w:rsidRPr="0071228E" w14:paraId="12D29C73" w14:textId="77777777" w:rsidTr="006C6CEC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6C6CEC" w:rsidRPr="0061014F" w:rsidRDefault="006C6CEC" w:rsidP="006C6C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6C6CEC" w:rsidRPr="0061014F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54A68B27" w:rsidR="006C6CEC" w:rsidRPr="00FC574A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154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154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C6CEC" w:rsidRPr="0071228E" w14:paraId="34299C35" w14:textId="77777777" w:rsidTr="006C6CEC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2852CF0" w:rsidR="006C6CEC" w:rsidRPr="0061014F" w:rsidRDefault="006C6CEC" w:rsidP="006C6C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15D014BD" w:rsidR="006C6CEC" w:rsidRPr="0061014F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550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14353984" w:rsidR="006C6CEC" w:rsidRPr="00FC574A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154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154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C6CEC" w:rsidRPr="0071228E" w14:paraId="2EF7DB0E" w14:textId="77777777" w:rsidTr="006C6CEC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6C6CEC" w:rsidRPr="0061014F" w:rsidRDefault="006C6CEC" w:rsidP="006C6C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39D31FF7" w:rsidR="006C6CEC" w:rsidRPr="0061014F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6C6CEC" w:rsidRPr="0071228E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8EC2CC2" w:rsidR="006C6CEC" w:rsidRPr="00FC574A" w:rsidRDefault="006C6CEC" w:rsidP="006C6C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154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154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470D" w:rsidRPr="0071228E" w14:paraId="29400D5C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20470D" w:rsidRPr="0061014F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4A3E20FE" w:rsidR="0020470D" w:rsidRPr="0061014F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760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3CF77CBC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172DA0E3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049CBF4A" w:rsidR="0020470D" w:rsidRPr="0061014F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  <w:r w:rsidR="003A1338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29783BD9" w:rsidR="0020470D" w:rsidRPr="0061014F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5672B9">
              <w:rPr>
                <w:rFonts w:ascii="Arial" w:hAnsi="Arial" w:cs="Arial"/>
                <w:noProof w:val="0"/>
                <w:color w:val="000000"/>
                <w:sz w:val="20"/>
              </w:rPr>
              <w:t>400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7D791428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730178CA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7FD8EE" w14:textId="29CDB483" w:rsidR="0020470D" w:rsidRPr="0061014F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Převodovka automatická (jednostupňová)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1F93B" w14:textId="35860DDE" w:rsidR="0020470D" w:rsidRPr="0061014F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30CF3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0488D1" w14:textId="290736E6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1D50B697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20470D" w:rsidRPr="0061014F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20470D" w:rsidRPr="0061014F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14D1CC7B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3279E1E3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277D9C2B" w:rsidR="0020470D" w:rsidRPr="0061014F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1670784B" w:rsidR="0020470D" w:rsidRPr="0061014F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6BFDAA5A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4F9E43A1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0470D" w:rsidRPr="0071228E" w14:paraId="56C07EDF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482AD794" w:rsidR="0020470D" w:rsidRPr="00F60BE3" w:rsidRDefault="0020470D" w:rsidP="0020470D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0BE3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5D8A62E0" w:rsidR="0020470D" w:rsidRPr="0061014F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20470D" w:rsidRPr="0071228E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05955321" w:rsidR="0020470D" w:rsidRPr="00FC574A" w:rsidRDefault="0020470D" w:rsidP="002047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59C4646B" w14:textId="77777777" w:rsidTr="00C01CBA">
        <w:trPr>
          <w:trHeight w:val="288"/>
          <w:ins w:id="0" w:author="Kotolanová, Nicola" w:date="2022-12-12T13:55:00Z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0725818" w14:textId="6E87BF26" w:rsidR="00D57BC5" w:rsidRPr="00D57BC5" w:rsidRDefault="00D57BC5" w:rsidP="00D57BC5">
            <w:pPr>
              <w:pStyle w:val="Normlnweb"/>
              <w:rPr>
                <w:ins w:id="1" w:author="Kotolanová, Nicola" w:date="2022-12-12T13:55:00Z"/>
                <w:rPrChange w:id="2" w:author="Kotolanová, Nicola" w:date="2022-12-12T13:56:00Z">
                  <w:rPr>
                    <w:ins w:id="3" w:author="Kotolanová, Nicola" w:date="2022-12-12T13:55:00Z"/>
                    <w:rFonts w:ascii="Arial" w:hAnsi="Arial" w:cs="Arial"/>
                    <w:bCs/>
                    <w:noProof w:val="0"/>
                    <w:color w:val="000000"/>
                    <w:sz w:val="20"/>
                  </w:rPr>
                </w:rPrChange>
              </w:rPr>
              <w:pPrChange w:id="4" w:author="Kotolanová, Nicola" w:date="2022-12-12T13:56:00Z">
                <w:pPr>
                  <w:shd w:val="clear" w:color="auto" w:fill="FFFFFF" w:themeFill="background1"/>
                  <w:spacing w:after="0"/>
                </w:pPr>
              </w:pPrChange>
            </w:pPr>
            <w:ins w:id="5" w:author="Kotolanová, Nicola" w:date="2022-12-12T13:56:00Z">
              <w:r>
                <w:t>Emisní norma platná v době dodání vozidla</w:t>
              </w:r>
            </w:ins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A4415" w14:textId="4AE9F8F8" w:rsidR="00D57BC5" w:rsidRPr="00D57BC5" w:rsidRDefault="00D57BC5" w:rsidP="00D57BC5">
            <w:pPr>
              <w:pStyle w:val="Normlnweb"/>
              <w:rPr>
                <w:ins w:id="6" w:author="Kotolanová, Nicola" w:date="2022-12-12T13:55:00Z"/>
                <w:rPrChange w:id="7" w:author="Kotolanová, Nicola" w:date="2022-12-12T13:56:00Z">
                  <w:rPr>
                    <w:ins w:id="8" w:author="Kotolanová, Nicola" w:date="2022-12-12T13:55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9" w:author="Kotolanová, Nicola" w:date="2022-12-12T13:56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0" w:author="Kotolanová, Nicola" w:date="2022-12-12T13:56:00Z">
              <w:r>
                <w:t>min. EURO 6</w:t>
              </w:r>
            </w:ins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2B408" w14:textId="0CE7C56D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ins w:id="11" w:author="Kotolanová, Nicola" w:date="2022-12-12T13:55:00Z"/>
                <w:rFonts w:ascii="Arial" w:hAnsi="Arial" w:cs="Arial"/>
                <w:noProof w:val="0"/>
                <w:color w:val="000000"/>
                <w:sz w:val="20"/>
              </w:rPr>
            </w:pPr>
            <w:ins w:id="12" w:author="Kotolanová, Nicola" w:date="2022-12-12T13:56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C16ECC" w14:textId="328D9CC6" w:rsidR="00D57BC5" w:rsidRPr="003C1008" w:rsidRDefault="00D57BC5" w:rsidP="00D57BC5">
            <w:pPr>
              <w:shd w:val="clear" w:color="auto" w:fill="FFFFFF" w:themeFill="background1"/>
              <w:spacing w:after="0"/>
              <w:jc w:val="center"/>
              <w:rPr>
                <w:ins w:id="13" w:author="Kotolanová, Nicola" w:date="2022-12-12T13:55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4" w:author="Kotolanová, Nicola" w:date="2022-12-12T13:56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D57BC5" w:rsidRPr="0071228E" w14:paraId="0A8DBE49" w14:textId="77777777" w:rsidTr="00C01CBA">
        <w:trPr>
          <w:trHeight w:val="288"/>
          <w:ins w:id="15" w:author="Kotolanová, Nicola" w:date="2022-12-12T13:55:00Z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AA2CB8" w14:textId="0FA9F60A" w:rsidR="00D57BC5" w:rsidRPr="00F60BE3" w:rsidRDefault="006E1149" w:rsidP="00D57BC5">
            <w:pPr>
              <w:shd w:val="clear" w:color="auto" w:fill="FFFFFF" w:themeFill="background1"/>
              <w:spacing w:after="0"/>
              <w:rPr>
                <w:ins w:id="16" w:author="Kotolanová, Nicola" w:date="2022-12-12T13:55:00Z"/>
                <w:rFonts w:ascii="Arial" w:hAnsi="Arial" w:cs="Arial"/>
                <w:bCs/>
                <w:noProof w:val="0"/>
                <w:color w:val="000000"/>
                <w:sz w:val="20"/>
              </w:rPr>
            </w:pPr>
            <w:ins w:id="17" w:author="Kotolanová, Nicola" w:date="2022-12-12T13:56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26862" w14:textId="14492E1B" w:rsidR="00D57BC5" w:rsidRPr="0061014F" w:rsidRDefault="006E1149" w:rsidP="00D57BC5">
            <w:pPr>
              <w:shd w:val="clear" w:color="auto" w:fill="FFFFFF" w:themeFill="background1"/>
              <w:spacing w:after="0"/>
              <w:jc w:val="center"/>
              <w:rPr>
                <w:ins w:id="18" w:author="Kotolanová, Nicola" w:date="2022-12-12T13:55:00Z"/>
                <w:rFonts w:ascii="Arial" w:hAnsi="Arial" w:cs="Arial"/>
                <w:noProof w:val="0"/>
                <w:color w:val="000000"/>
                <w:sz w:val="20"/>
              </w:rPr>
            </w:pPr>
            <w:ins w:id="19" w:author="Kotolanová, Nicola" w:date="2022-12-12T13:56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B53C3" w14:textId="3F0D02F0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3:55:00Z"/>
                <w:rFonts w:ascii="Arial" w:hAnsi="Arial" w:cs="Arial"/>
                <w:noProof w:val="0"/>
                <w:color w:val="000000"/>
                <w:sz w:val="20"/>
              </w:rPr>
            </w:pPr>
            <w:ins w:id="21" w:author="Kotolanová, Nicola" w:date="2022-12-12T13:56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949B7" w14:textId="71367898" w:rsidR="00D57BC5" w:rsidRPr="003C1008" w:rsidRDefault="00D57BC5" w:rsidP="00D57BC5">
            <w:pPr>
              <w:shd w:val="clear" w:color="auto" w:fill="FFFFFF" w:themeFill="background1"/>
              <w:spacing w:after="0"/>
              <w:jc w:val="center"/>
              <w:rPr>
                <w:ins w:id="22" w:author="Kotolanová, Nicola" w:date="2022-12-12T13:55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3" w:author="Kotolanová, Nicola" w:date="2022-12-12T13:56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D57BC5" w:rsidRPr="0071228E" w14:paraId="339AB7F7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148A6075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FD9EA04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380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4CA2D215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46173668" w14:textId="77777777" w:rsidTr="004820BE">
        <w:trPr>
          <w:trHeight w:val="288"/>
        </w:trPr>
        <w:tc>
          <w:tcPr>
            <w:tcW w:w="83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0626D3" w14:textId="218017EF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49770389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7F4A80B9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1688B122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524CB069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60950F3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bookmarkStart w:id="24" w:name="_Hlk108524692"/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bookmarkEnd w:id="24"/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15003587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349ECFE4" w14:textId="77777777" w:rsidTr="00C01CBA">
        <w:trPr>
          <w:trHeight w:val="529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44123D28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1D420BF7" w14:textId="77777777" w:rsidTr="00C01CBA">
        <w:trPr>
          <w:trHeight w:val="288"/>
        </w:trPr>
        <w:tc>
          <w:tcPr>
            <w:tcW w:w="2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D57BC5" w:rsidRPr="00703492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D57BC5" w:rsidRPr="00703492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D57BC5" w:rsidRPr="00703492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0AC0FB74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50DB2EC2" w14:textId="77777777" w:rsidTr="006C6CEC">
        <w:trPr>
          <w:trHeight w:val="861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65CB6A3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D57BC5" w:rsidRPr="0071228E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D57BC5" w:rsidRPr="0071228E" w14:paraId="630E63B6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7A19E35A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lastRenderedPageBreak/>
              <w:t>LED zadní světla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6DECC836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5D34F8D6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39A7D5BC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 světlomety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68B139F7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37D30FCD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53C3F65C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Kožený multifunkční volant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79872050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56387DA8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6E056BDA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sedadla sklopná, dělená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2D36A592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6972D9BE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657899D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loketní opěrka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1093CEC0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0A0ED058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44A14338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ovládané sedadlo řidiče a bederní opěrkou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77B2050E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721B638A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346B295A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Automatická tří zónová klimatizace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5181820A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1F478E51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6FC53EF0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ovládání oken vpředu a vzadu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2B17706A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6CEFBC18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0948D459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Elektronická parkovací brzda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68AF44DA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2C09B97B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34C1846E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10B84DD7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7023676D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23E3E14C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čelní okno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49993D2A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38880174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6B1C41AF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Akustická přední a boční skla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59AF53D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34CF61AB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48A73EBF" w:rsidR="00D57BC5" w:rsidRPr="0071228E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DC rychlé nabíjení z 5 na </w:t>
            </w:r>
            <w:proofErr w:type="gramStart"/>
            <w:r>
              <w:rPr>
                <w:rFonts w:ascii="Arial" w:hAnsi="Arial" w:cs="Arial"/>
                <w:noProof w:val="0"/>
                <w:sz w:val="20"/>
              </w:rPr>
              <w:t>80%</w:t>
            </w:r>
            <w:proofErr w:type="gramEnd"/>
            <w:r>
              <w:rPr>
                <w:rFonts w:ascii="Arial" w:hAnsi="Arial" w:cs="Arial"/>
                <w:noProof w:val="0"/>
                <w:sz w:val="20"/>
              </w:rPr>
              <w:t xml:space="preserve"> za 35 minut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7E663360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215A2A76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FB9A3A5" w:rsidR="00D57BC5" w:rsidRPr="0061014F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AC nabíjení 11 kW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431B58B4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0736F320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3610BB94" w:rsidR="00D57BC5" w:rsidRPr="0061014F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6x airbag (2x čelní, 2x přední boční, 2x hlavové)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69B70EF5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1D11CDF2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63EDABF4" w:rsidR="00D57BC5" w:rsidRPr="00A7288F" w:rsidRDefault="00D57BC5" w:rsidP="00D57BC5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/>
                <w:sz w:val="20"/>
              </w:rPr>
              <w:t>Asistent automatického nouzového brzdění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7389B101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29F9E1A3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0A854BF2" w:rsidR="00D57BC5" w:rsidRPr="0061014F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rozjezdu do kopce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4D7394BC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5242E823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18ECFAE4" w:rsidR="00D57BC5" w:rsidRPr="0061014F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kotoučové brzdy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1FA4151B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6E01FBAF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2F466065" w:rsidR="00D57BC5" w:rsidRPr="0061014F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udržování jízdního pruhu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1443F207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470CAD10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147BC363" w:rsidR="00D57BC5" w:rsidRPr="0061014F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Rozpoznání dopravních značek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1DCB2E3F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537222B6" w14:textId="77777777" w:rsidTr="006C6CEC">
        <w:trPr>
          <w:trHeight w:val="300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58161B" w14:textId="59371B8F" w:rsidR="00D57BC5" w:rsidRPr="0061014F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podvozek DCC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7345B017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47F288CA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0CC9E499" w:rsidR="00D57BC5" w:rsidRPr="0061014F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elektricky nastavitelná, vyhřívaná a sklopná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26CE4CC4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54F7A853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34DA4BB6" w:rsidR="00D57BC5" w:rsidRPr="0061014F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vpředu a vzadu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34A69E90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69310BB3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015E0E" w14:textId="721FB4C7" w:rsidR="00D57BC5" w:rsidRPr="006C3ED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parkovací kamera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1A20" w14:textId="4B4A3167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5DC82A9E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3BDC164F" w:rsidR="00D57BC5" w:rsidRPr="006C3ED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odemykání a startování vozidla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1CAE9079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06A59A39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6E030BA2" w:rsidR="00D57BC5" w:rsidRPr="006C3ED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Bezdrátové nabíjení telefonu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62C031C8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5C7CE3DF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4CA61C6E" w:rsidR="00D57BC5" w:rsidRPr="006C3ED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Zrcadlení telefonu –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20"/>
              </w:rPr>
              <w:t>Smartlink</w:t>
            </w:r>
            <w:proofErr w:type="spellEnd"/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53887ECE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71228E" w14:paraId="3F58555E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3EDC85" w14:textId="3B09A549" w:rsidR="00D57BC5" w:rsidRPr="006C3ED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El. otvírání 5. dveří kufru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B37C" w14:textId="54EB5720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9657EA" w14:paraId="65B9E908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7C8B802B" w:rsidR="00D57BC5" w:rsidRPr="006C3ED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649A804E" w:rsidR="00D57BC5" w:rsidRPr="00FC574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9657EA" w14:paraId="35003861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5A4B5EFD" w:rsidR="00D57BC5" w:rsidRPr="006C3ED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změny jízdního pruhu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28367044" w:rsidR="00D57BC5" w:rsidRPr="009657E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9657EA" w14:paraId="4BF57014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47FBD79" w14:textId="49DC06E4" w:rsidR="00D57BC5" w:rsidRPr="006C3ED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Panoramatický kamerový systém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31225B67" w:rsidR="00D57BC5" w:rsidRPr="009657E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9657EA" w14:paraId="7D5F3386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27DE463" w:rsidR="00D57BC5" w:rsidRPr="006C3ED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Autorádio vestavěné s displejem 13“, handsfree – navigace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7B7BA33E" w:rsidR="00D57BC5" w:rsidRPr="009657E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9657EA" w14:paraId="69CBE567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8489224" w14:textId="7B9082A6" w:rsidR="00D57BC5" w:rsidRPr="006C3ED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proofErr w:type="spellStart"/>
            <w:r>
              <w:rPr>
                <w:rFonts w:ascii="Arial" w:hAnsi="Arial" w:cs="Arial"/>
                <w:noProof w:val="0"/>
                <w:sz w:val="20"/>
              </w:rPr>
              <w:t>Head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>-UP displej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4FAA" w14:textId="193D332E" w:rsidR="00D57BC5" w:rsidRPr="009657EA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9657EA" w14:paraId="1068FF50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3B118BD6" w:rsidR="00D57BC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Dělící síť zavazadlového prostoru -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68565083" w:rsidR="00D57BC5" w:rsidRPr="00FA3726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9657EA" w14:paraId="16EC69A2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829235B" w14:textId="4F0D526B" w:rsidR="00D57BC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sklopné tažné zařízení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E37B8" w14:textId="1D48A967" w:rsidR="00D57BC5" w:rsidRPr="00FA3726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3FD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57BC5" w:rsidRPr="009657EA" w14:paraId="1F03D309" w14:textId="77777777" w:rsidTr="006C6CEC">
        <w:trPr>
          <w:trHeight w:val="288"/>
        </w:trPr>
        <w:tc>
          <w:tcPr>
            <w:tcW w:w="40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540890A4" w:rsidR="00D57BC5" w:rsidRDefault="00D57BC5" w:rsidP="00D57B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Přenosná nabíječka (pro 400 V a </w:t>
            </w:r>
            <w:proofErr w:type="gramStart"/>
            <w:r>
              <w:rPr>
                <w:rFonts w:ascii="Arial" w:hAnsi="Arial" w:cs="Arial"/>
                <w:noProof w:val="0"/>
                <w:sz w:val="20"/>
              </w:rPr>
              <w:t>230V</w:t>
            </w:r>
            <w:proofErr w:type="gramEnd"/>
            <w:r>
              <w:rPr>
                <w:rFonts w:ascii="Arial" w:hAnsi="Arial" w:cs="Arial"/>
                <w:noProof w:val="0"/>
                <w:sz w:val="20"/>
              </w:rPr>
              <w:t xml:space="preserve"> zásuvku, výkon až 11kW)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6283E6B2" w:rsidR="00D57BC5" w:rsidRPr="00FA3726" w:rsidRDefault="00D57BC5" w:rsidP="00D57B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F13A7" w14:textId="77777777" w:rsidR="002F32B8" w:rsidRDefault="002F32B8">
      <w:pPr>
        <w:spacing w:after="0"/>
      </w:pPr>
      <w:r>
        <w:separator/>
      </w:r>
    </w:p>
  </w:endnote>
  <w:endnote w:type="continuationSeparator" w:id="0">
    <w:p w14:paraId="659AFC6C" w14:textId="77777777" w:rsidR="002F32B8" w:rsidRDefault="002F32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8DF7C" w14:textId="77777777" w:rsidR="002F32B8" w:rsidRDefault="002F32B8">
      <w:pPr>
        <w:spacing w:after="0"/>
      </w:pPr>
      <w:r>
        <w:separator/>
      </w:r>
    </w:p>
  </w:footnote>
  <w:footnote w:type="continuationSeparator" w:id="0">
    <w:p w14:paraId="1EC9777C" w14:textId="77777777" w:rsidR="002F32B8" w:rsidRDefault="002F32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161926C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2046544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end"/>
          </w:r>
          <w:r w:rsidR="00B17972">
            <w:fldChar w:fldCharType="begin"/>
          </w:r>
          <w:r w:rsidR="00B17972">
            <w:instrText xml:space="preserve"> KEYWORDS  \* MERGEFORMAT </w:instrText>
          </w:r>
          <w:r w:rsidR="00B17972">
            <w:fldChar w:fldCharType="end"/>
          </w:r>
        </w:p>
      </w:tc>
      <w:tc>
        <w:tcPr>
          <w:tcW w:w="1701" w:type="dxa"/>
        </w:tcPr>
        <w:p w14:paraId="19EE5898" w14:textId="77777777" w:rsidR="00AE75D8" w:rsidRDefault="006E114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6E114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6E1149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6E1149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6E1149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101B63"/>
    <w:rsid w:val="00120B77"/>
    <w:rsid w:val="00127E2A"/>
    <w:rsid w:val="0013778E"/>
    <w:rsid w:val="001548EE"/>
    <w:rsid w:val="001B2B20"/>
    <w:rsid w:val="001C20ED"/>
    <w:rsid w:val="0020470D"/>
    <w:rsid w:val="00212AD8"/>
    <w:rsid w:val="00284869"/>
    <w:rsid w:val="002C3F5E"/>
    <w:rsid w:val="002D4A77"/>
    <w:rsid w:val="002E620A"/>
    <w:rsid w:val="002F32B8"/>
    <w:rsid w:val="002F3832"/>
    <w:rsid w:val="00323039"/>
    <w:rsid w:val="003A1338"/>
    <w:rsid w:val="003D0443"/>
    <w:rsid w:val="00464DA9"/>
    <w:rsid w:val="00472903"/>
    <w:rsid w:val="004D1262"/>
    <w:rsid w:val="004E25E4"/>
    <w:rsid w:val="00534F1A"/>
    <w:rsid w:val="00545BC1"/>
    <w:rsid w:val="00545C5A"/>
    <w:rsid w:val="005672B9"/>
    <w:rsid w:val="005A754B"/>
    <w:rsid w:val="00613ED9"/>
    <w:rsid w:val="006341D0"/>
    <w:rsid w:val="00641001"/>
    <w:rsid w:val="006C3ED5"/>
    <w:rsid w:val="006C6CEC"/>
    <w:rsid w:val="006D5DD1"/>
    <w:rsid w:val="006E1149"/>
    <w:rsid w:val="00703492"/>
    <w:rsid w:val="00704A5C"/>
    <w:rsid w:val="00747610"/>
    <w:rsid w:val="00770F67"/>
    <w:rsid w:val="00792E3A"/>
    <w:rsid w:val="00821EB9"/>
    <w:rsid w:val="00872F8A"/>
    <w:rsid w:val="00874FB4"/>
    <w:rsid w:val="008C3543"/>
    <w:rsid w:val="008D64C6"/>
    <w:rsid w:val="008E1A9F"/>
    <w:rsid w:val="009229DB"/>
    <w:rsid w:val="009351D5"/>
    <w:rsid w:val="009C0186"/>
    <w:rsid w:val="009C50BC"/>
    <w:rsid w:val="009D6676"/>
    <w:rsid w:val="009F62C0"/>
    <w:rsid w:val="00A34C63"/>
    <w:rsid w:val="00A64672"/>
    <w:rsid w:val="00A7288F"/>
    <w:rsid w:val="00A81C3C"/>
    <w:rsid w:val="00AB2D33"/>
    <w:rsid w:val="00AE5D2F"/>
    <w:rsid w:val="00B027FB"/>
    <w:rsid w:val="00B115F9"/>
    <w:rsid w:val="00B116D2"/>
    <w:rsid w:val="00B17972"/>
    <w:rsid w:val="00B92F5E"/>
    <w:rsid w:val="00BB121E"/>
    <w:rsid w:val="00BB5C73"/>
    <w:rsid w:val="00BD1DBB"/>
    <w:rsid w:val="00C321DD"/>
    <w:rsid w:val="00C61CA5"/>
    <w:rsid w:val="00C768FB"/>
    <w:rsid w:val="00D129C5"/>
    <w:rsid w:val="00D57BC5"/>
    <w:rsid w:val="00D644E2"/>
    <w:rsid w:val="00D65E00"/>
    <w:rsid w:val="00DB122F"/>
    <w:rsid w:val="00DE762A"/>
    <w:rsid w:val="00E06737"/>
    <w:rsid w:val="00E36FE3"/>
    <w:rsid w:val="00EE72D6"/>
    <w:rsid w:val="00F15A97"/>
    <w:rsid w:val="00F461DA"/>
    <w:rsid w:val="00F60BE3"/>
    <w:rsid w:val="00F81F3D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D57BC5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488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5</cp:revision>
  <cp:lastPrinted>2022-05-27T04:51:00Z</cp:lastPrinted>
  <dcterms:created xsi:type="dcterms:W3CDTF">2022-11-23T09:44:00Z</dcterms:created>
  <dcterms:modified xsi:type="dcterms:W3CDTF">2022-12-12T12:56:00Z</dcterms:modified>
</cp:coreProperties>
</file>